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2C" w:rsidRDefault="00443C2C">
      <w:pPr>
        <w:rPr>
          <w:sz w:val="28"/>
          <w:szCs w:val="28"/>
        </w:rPr>
      </w:pPr>
      <w:bookmarkStart w:id="0" w:name="_GoBack"/>
      <w:bookmarkEnd w:id="0"/>
    </w:p>
    <w:p w:rsidR="00AF0503" w:rsidRDefault="00003B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đất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nộp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hồ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thiệt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 w:rsidR="00CF0F70">
        <w:rPr>
          <w:sz w:val="28"/>
          <w:szCs w:val="28"/>
        </w:rPr>
        <w:t xml:space="preserve"> (</w:t>
      </w:r>
      <w:proofErr w:type="spellStart"/>
      <w:r w:rsidR="00CF0F70">
        <w:rPr>
          <w:sz w:val="28"/>
          <w:szCs w:val="28"/>
        </w:rPr>
        <w:t>ngày</w:t>
      </w:r>
      <w:proofErr w:type="spellEnd"/>
      <w:r w:rsidR="00CF0F70">
        <w:rPr>
          <w:sz w:val="28"/>
          <w:szCs w:val="28"/>
        </w:rPr>
        <w:t xml:space="preserve"> 20 </w:t>
      </w:r>
      <w:proofErr w:type="spellStart"/>
      <w:r w:rsidR="00CF0F70">
        <w:rPr>
          <w:sz w:val="28"/>
          <w:szCs w:val="28"/>
        </w:rPr>
        <w:t>tháng</w:t>
      </w:r>
      <w:proofErr w:type="spellEnd"/>
      <w:r w:rsidR="00CF0F70">
        <w:rPr>
          <w:sz w:val="28"/>
          <w:szCs w:val="28"/>
        </w:rPr>
        <w:t xml:space="preserve"> 6)</w:t>
      </w:r>
      <w:r>
        <w:rPr>
          <w:sz w:val="28"/>
          <w:szCs w:val="28"/>
        </w:rPr>
        <w:t>.</w:t>
      </w:r>
    </w:p>
    <w:p w:rsidR="00003B27" w:rsidRPr="000C2375" w:rsidRDefault="00003B27">
      <w:pPr>
        <w:rPr>
          <w:sz w:val="28"/>
          <w:szCs w:val="28"/>
        </w:rPr>
      </w:pPr>
    </w:p>
    <w:p w:rsidR="00003B27" w:rsidRPr="000C2375" w:rsidRDefault="00003B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mới</w:t>
      </w:r>
      <w:proofErr w:type="spellEnd"/>
      <w:r w:rsidR="00CF0F70">
        <w:rPr>
          <w:sz w:val="28"/>
          <w:szCs w:val="28"/>
        </w:rPr>
        <w:t xml:space="preserve"> </w:t>
      </w:r>
      <w:proofErr w:type="spellStart"/>
      <w:r w:rsidR="00CF0F70">
        <w:rPr>
          <w:sz w:val="28"/>
          <w:szCs w:val="28"/>
        </w:rPr>
        <w:t>vào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2018</w:t>
      </w:r>
      <w:r w:rsidR="00B80D48">
        <w:rPr>
          <w:sz w:val="28"/>
          <w:szCs w:val="28"/>
        </w:rPr>
        <w:t>.</w:t>
      </w:r>
    </w:p>
    <w:p w:rsidR="00AF0503" w:rsidRPr="000C2375" w:rsidRDefault="00AF0503">
      <w:pPr>
        <w:rPr>
          <w:sz w:val="28"/>
          <w:szCs w:val="28"/>
        </w:rPr>
      </w:pPr>
    </w:p>
    <w:p w:rsidR="00003B27" w:rsidRDefault="00003B27" w:rsidP="00003B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đất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nộp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hồ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sơ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thiệt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>
        <w:rPr>
          <w:sz w:val="28"/>
          <w:szCs w:val="28"/>
        </w:rPr>
        <w:t>).</w:t>
      </w:r>
    </w:p>
    <w:p w:rsidR="00003B27" w:rsidRPr="000C2375" w:rsidRDefault="00003B27">
      <w:pPr>
        <w:rPr>
          <w:sz w:val="28"/>
          <w:szCs w:val="28"/>
        </w:rPr>
      </w:pPr>
    </w:p>
    <w:p w:rsidR="00003B27" w:rsidRDefault="00003B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Hồ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thiệt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nhóm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thiệt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bạn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</w:t>
      </w:r>
      <w:r w:rsidR="00CF0F70">
        <w:rPr>
          <w:sz w:val="28"/>
          <w:szCs w:val="28"/>
        </w:rPr>
        <w:t>ê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tin chi </w:t>
      </w:r>
      <w:proofErr w:type="spellStart"/>
      <w:r>
        <w:rPr>
          <w:sz w:val="28"/>
          <w:szCs w:val="28"/>
        </w:rPr>
        <w:t>tiết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lòng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>”.</w:t>
      </w:r>
    </w:p>
    <w:p w:rsidR="00AF0503" w:rsidRDefault="00AF0503">
      <w:pPr>
        <w:rPr>
          <w:sz w:val="28"/>
          <w:szCs w:val="28"/>
        </w:rPr>
      </w:pPr>
    </w:p>
    <w:p w:rsidR="00003B27" w:rsidRPr="000C2375" w:rsidRDefault="00003B27">
      <w:pPr>
        <w:rPr>
          <w:sz w:val="28"/>
          <w:szCs w:val="28"/>
        </w:rPr>
      </w:pPr>
    </w:p>
    <w:p w:rsidR="00AF0503" w:rsidRDefault="00003B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Nếu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câu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hỏi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lòng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 w:rsidR="00CF0F70">
        <w:rPr>
          <w:sz w:val="28"/>
          <w:szCs w:val="28"/>
        </w:rPr>
        <w:t>:</w:t>
      </w:r>
    </w:p>
    <w:p w:rsidR="00CF0F70" w:rsidRPr="000C2375" w:rsidRDefault="00CF0F70">
      <w:pPr>
        <w:rPr>
          <w:sz w:val="28"/>
          <w:szCs w:val="28"/>
        </w:rPr>
      </w:pPr>
    </w:p>
    <w:p w:rsidR="00AF0503" w:rsidRPr="00CF0F70" w:rsidRDefault="00AF0503" w:rsidP="00AF0503">
      <w:pPr>
        <w:rPr>
          <w:i/>
          <w:sz w:val="28"/>
          <w:szCs w:val="28"/>
        </w:rPr>
      </w:pPr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</w:rPr>
        <w:t>City Hall</w:t>
      </w:r>
      <w:r w:rsidR="00CF0F70">
        <w:rPr>
          <w:sz w:val="28"/>
          <w:szCs w:val="28"/>
        </w:rPr>
        <w:t xml:space="preserve"> </w:t>
      </w:r>
      <w:r w:rsidR="00CF0F70" w:rsidRPr="00CF0F70">
        <w:rPr>
          <w:i/>
          <w:sz w:val="28"/>
          <w:szCs w:val="28"/>
        </w:rPr>
        <w:t>(</w:t>
      </w:r>
      <w:proofErr w:type="spellStart"/>
      <w:r w:rsidR="00CF0F70" w:rsidRPr="00CF0F70">
        <w:rPr>
          <w:i/>
          <w:sz w:val="28"/>
          <w:szCs w:val="28"/>
        </w:rPr>
        <w:t>Hội</w:t>
      </w:r>
      <w:proofErr w:type="spellEnd"/>
      <w:r w:rsidR="00CF0F70" w:rsidRPr="00CF0F70">
        <w:rPr>
          <w:i/>
          <w:sz w:val="28"/>
          <w:szCs w:val="28"/>
        </w:rPr>
        <w:t xml:space="preserve"> </w:t>
      </w:r>
      <w:proofErr w:type="spellStart"/>
      <w:r w:rsidR="00CF0F70" w:rsidRPr="00CF0F70">
        <w:rPr>
          <w:i/>
          <w:sz w:val="28"/>
          <w:szCs w:val="28"/>
        </w:rPr>
        <w:t>đồng</w:t>
      </w:r>
      <w:proofErr w:type="spellEnd"/>
      <w:r w:rsidR="00CF0F70" w:rsidRPr="00CF0F70">
        <w:rPr>
          <w:i/>
          <w:sz w:val="28"/>
          <w:szCs w:val="28"/>
        </w:rPr>
        <w:t xml:space="preserve"> </w:t>
      </w:r>
      <w:proofErr w:type="spellStart"/>
      <w:r w:rsidR="00CF0F70" w:rsidRPr="00CF0F70">
        <w:rPr>
          <w:i/>
          <w:sz w:val="28"/>
          <w:szCs w:val="28"/>
        </w:rPr>
        <w:t>thành</w:t>
      </w:r>
      <w:proofErr w:type="spellEnd"/>
      <w:r w:rsidR="00CF0F70" w:rsidRPr="00CF0F70">
        <w:rPr>
          <w:i/>
          <w:sz w:val="28"/>
          <w:szCs w:val="28"/>
        </w:rPr>
        <w:t xml:space="preserve"> </w:t>
      </w:r>
      <w:proofErr w:type="spellStart"/>
      <w:r w:rsidR="00CF0F70" w:rsidRPr="00CF0F70">
        <w:rPr>
          <w:i/>
          <w:sz w:val="28"/>
          <w:szCs w:val="28"/>
        </w:rPr>
        <w:t>phố</w:t>
      </w:r>
      <w:proofErr w:type="spellEnd"/>
      <w:r w:rsidR="00CF0F70" w:rsidRPr="00CF0F70">
        <w:rPr>
          <w:i/>
          <w:sz w:val="28"/>
          <w:szCs w:val="28"/>
        </w:rPr>
        <w:t>)</w:t>
      </w:r>
    </w:p>
    <w:p w:rsidR="00AF0503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Municipal government information/consultation desk for foreigners</w:t>
      </w:r>
    </w:p>
    <w:p w:rsidR="00CF0F70" w:rsidRPr="00CF0F70" w:rsidRDefault="00CF0F70">
      <w:pPr>
        <w:rPr>
          <w:i/>
          <w:sz w:val="28"/>
          <w:szCs w:val="28"/>
        </w:rPr>
      </w:pPr>
      <w:r w:rsidRPr="00CF0F70">
        <w:rPr>
          <w:i/>
          <w:sz w:val="28"/>
          <w:szCs w:val="28"/>
        </w:rPr>
        <w:t>(</w:t>
      </w:r>
      <w:proofErr w:type="spellStart"/>
      <w:r w:rsidRPr="00CF0F70">
        <w:rPr>
          <w:i/>
          <w:sz w:val="28"/>
          <w:szCs w:val="28"/>
        </w:rPr>
        <w:t>Bàn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tư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vấn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cho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những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người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nước</w:t>
      </w:r>
      <w:proofErr w:type="spellEnd"/>
      <w:r w:rsidRPr="00CF0F70">
        <w:rPr>
          <w:i/>
          <w:sz w:val="28"/>
          <w:szCs w:val="28"/>
        </w:rPr>
        <w:t xml:space="preserve"> </w:t>
      </w:r>
      <w:proofErr w:type="spellStart"/>
      <w:r w:rsidRPr="00CF0F70">
        <w:rPr>
          <w:i/>
          <w:sz w:val="28"/>
          <w:szCs w:val="28"/>
        </w:rPr>
        <w:t>ngoài</w:t>
      </w:r>
      <w:proofErr w:type="spellEnd"/>
      <w:r w:rsidRPr="00CF0F70">
        <w:rPr>
          <w:i/>
          <w:sz w:val="28"/>
          <w:szCs w:val="28"/>
        </w:rPr>
        <w:t>)</w:t>
      </w: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Telephone number</w:t>
      </w:r>
      <w:r w:rsidR="00CF0F70">
        <w:rPr>
          <w:sz w:val="28"/>
          <w:szCs w:val="28"/>
        </w:rPr>
        <w:t xml:space="preserve"> </w:t>
      </w:r>
      <w:r w:rsidR="00CF0F70" w:rsidRPr="00CF0F70">
        <w:rPr>
          <w:i/>
          <w:sz w:val="28"/>
          <w:szCs w:val="28"/>
        </w:rPr>
        <w:t>(</w:t>
      </w:r>
      <w:proofErr w:type="spellStart"/>
      <w:r w:rsidR="00CF0F70" w:rsidRPr="00CF0F70">
        <w:rPr>
          <w:i/>
          <w:sz w:val="28"/>
          <w:szCs w:val="28"/>
        </w:rPr>
        <w:t>Số</w:t>
      </w:r>
      <w:proofErr w:type="spellEnd"/>
      <w:r w:rsidR="00CF0F70" w:rsidRPr="00CF0F70">
        <w:rPr>
          <w:i/>
          <w:sz w:val="28"/>
          <w:szCs w:val="28"/>
        </w:rPr>
        <w:t xml:space="preserve"> </w:t>
      </w:r>
      <w:proofErr w:type="spellStart"/>
      <w:r w:rsidR="00CF0F70" w:rsidRPr="00CF0F70">
        <w:rPr>
          <w:i/>
          <w:sz w:val="28"/>
          <w:szCs w:val="28"/>
        </w:rPr>
        <w:t>điện</w:t>
      </w:r>
      <w:proofErr w:type="spellEnd"/>
      <w:r w:rsidR="00CF0F70" w:rsidRPr="00CF0F70">
        <w:rPr>
          <w:i/>
          <w:sz w:val="28"/>
          <w:szCs w:val="28"/>
        </w:rPr>
        <w:t xml:space="preserve"> </w:t>
      </w:r>
      <w:proofErr w:type="spellStart"/>
      <w:r w:rsidR="00CF0F70" w:rsidRPr="00CF0F70">
        <w:rPr>
          <w:i/>
          <w:sz w:val="28"/>
          <w:szCs w:val="28"/>
        </w:rPr>
        <w:t>thoại</w:t>
      </w:r>
      <w:proofErr w:type="spellEnd"/>
      <w:r w:rsidR="00CF0F70" w:rsidRPr="00CF0F70">
        <w:rPr>
          <w:i/>
          <w:sz w:val="28"/>
          <w:szCs w:val="28"/>
        </w:rPr>
        <w:t>)</w:t>
      </w:r>
      <w:r w:rsidRPr="000C2375">
        <w:rPr>
          <w:sz w:val="28"/>
          <w:szCs w:val="28"/>
        </w:rPr>
        <w:t>: 06-6858-2730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  <w:lang w:val="en-US"/>
        </w:rPr>
      </w:pPr>
      <w:proofErr w:type="spellStart"/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  <w:lang w:val="en-US"/>
        </w:rPr>
        <w:t>Toyonaka</w:t>
      </w:r>
      <w:proofErr w:type="spellEnd"/>
      <w:r w:rsidRPr="000C2375">
        <w:rPr>
          <w:sz w:val="28"/>
          <w:szCs w:val="28"/>
          <w:lang w:val="en-US"/>
        </w:rPr>
        <w:t xml:space="preserve"> International Association</w:t>
      </w:r>
      <w:r w:rsidR="00CF0F70">
        <w:rPr>
          <w:sz w:val="28"/>
          <w:szCs w:val="28"/>
          <w:lang w:val="en-US"/>
        </w:rPr>
        <w:t xml:space="preserve"> </w:t>
      </w:r>
      <w:r w:rsidR="00CF0F70" w:rsidRPr="00CF0F70">
        <w:rPr>
          <w:i/>
          <w:sz w:val="28"/>
          <w:szCs w:val="28"/>
          <w:lang w:val="en-US"/>
        </w:rPr>
        <w:t>(</w:t>
      </w:r>
      <w:proofErr w:type="spellStart"/>
      <w:r w:rsidR="00CF0F70" w:rsidRPr="00CF0F70">
        <w:rPr>
          <w:i/>
          <w:sz w:val="28"/>
          <w:szCs w:val="28"/>
          <w:lang w:val="en-US"/>
        </w:rPr>
        <w:t>Hiệp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hội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quốc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tế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Toyonaka)</w:t>
      </w:r>
    </w:p>
    <w:p w:rsidR="00AF0503" w:rsidRPr="000C2375" w:rsidRDefault="00AF0503">
      <w:pPr>
        <w:rPr>
          <w:sz w:val="28"/>
          <w:szCs w:val="28"/>
          <w:lang w:val="en-US"/>
        </w:rPr>
      </w:pPr>
      <w:r w:rsidRPr="000C2375">
        <w:rPr>
          <w:sz w:val="28"/>
          <w:szCs w:val="28"/>
          <w:lang w:val="en-US"/>
        </w:rPr>
        <w:t>Multi-language consultation service</w:t>
      </w:r>
      <w:r w:rsidR="00CF0F70">
        <w:rPr>
          <w:sz w:val="28"/>
          <w:szCs w:val="28"/>
          <w:lang w:val="en-US"/>
        </w:rPr>
        <w:t xml:space="preserve"> </w:t>
      </w:r>
      <w:r w:rsidR="00CF0F70" w:rsidRPr="00CF0F70">
        <w:rPr>
          <w:i/>
          <w:sz w:val="28"/>
          <w:szCs w:val="28"/>
          <w:lang w:val="en-US"/>
        </w:rPr>
        <w:t>(</w:t>
      </w:r>
      <w:proofErr w:type="spellStart"/>
      <w:r w:rsidR="00CF0F70" w:rsidRPr="00CF0F70">
        <w:rPr>
          <w:i/>
          <w:sz w:val="28"/>
          <w:szCs w:val="28"/>
          <w:lang w:val="en-US"/>
        </w:rPr>
        <w:t>Trung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tâm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dịch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vụ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đa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ngôn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ngữ</w:t>
      </w:r>
      <w:proofErr w:type="spellEnd"/>
      <w:r w:rsidR="00CF0F70" w:rsidRPr="00CF0F70">
        <w:rPr>
          <w:i/>
          <w:sz w:val="28"/>
          <w:szCs w:val="28"/>
          <w:lang w:val="en-US"/>
        </w:rPr>
        <w:t>)</w:t>
      </w:r>
    </w:p>
    <w:p w:rsidR="00CF0F70" w:rsidRDefault="00AF0503">
      <w:pPr>
        <w:rPr>
          <w:sz w:val="28"/>
          <w:szCs w:val="28"/>
          <w:lang w:val="en-US"/>
        </w:rPr>
      </w:pPr>
      <w:r w:rsidRPr="000C2375">
        <w:rPr>
          <w:sz w:val="28"/>
          <w:szCs w:val="28"/>
          <w:lang w:val="en-US"/>
        </w:rPr>
        <w:t>Telephone number</w:t>
      </w:r>
      <w:r w:rsidR="00CF0F70">
        <w:rPr>
          <w:sz w:val="28"/>
          <w:szCs w:val="28"/>
          <w:lang w:val="en-US"/>
        </w:rPr>
        <w:t xml:space="preserve"> </w:t>
      </w:r>
      <w:r w:rsidR="00CF0F70" w:rsidRPr="00CF0F70">
        <w:rPr>
          <w:i/>
          <w:sz w:val="28"/>
          <w:szCs w:val="28"/>
          <w:lang w:val="en-US"/>
        </w:rPr>
        <w:t>(</w:t>
      </w:r>
      <w:proofErr w:type="spellStart"/>
      <w:r w:rsidR="00CF0F70" w:rsidRPr="00CF0F70">
        <w:rPr>
          <w:i/>
          <w:sz w:val="28"/>
          <w:szCs w:val="28"/>
          <w:lang w:val="en-US"/>
        </w:rPr>
        <w:t>Số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điện</w:t>
      </w:r>
      <w:proofErr w:type="spellEnd"/>
      <w:r w:rsidR="00CF0F70" w:rsidRPr="00CF0F70">
        <w:rPr>
          <w:i/>
          <w:sz w:val="28"/>
          <w:szCs w:val="28"/>
          <w:lang w:val="en-US"/>
        </w:rPr>
        <w:t xml:space="preserve"> </w:t>
      </w:r>
      <w:proofErr w:type="spellStart"/>
      <w:r w:rsidR="00CF0F70" w:rsidRPr="00CF0F70">
        <w:rPr>
          <w:i/>
          <w:sz w:val="28"/>
          <w:szCs w:val="28"/>
          <w:lang w:val="en-US"/>
        </w:rPr>
        <w:t>thoại</w:t>
      </w:r>
      <w:proofErr w:type="spellEnd"/>
      <w:r w:rsidR="00CF0F70" w:rsidRPr="00CF0F70">
        <w:rPr>
          <w:i/>
          <w:sz w:val="28"/>
          <w:szCs w:val="28"/>
          <w:lang w:val="en-US"/>
        </w:rPr>
        <w:t>)</w:t>
      </w:r>
      <w:r w:rsidRPr="000C2375">
        <w:rPr>
          <w:sz w:val="28"/>
          <w:szCs w:val="28"/>
          <w:lang w:val="en-US"/>
        </w:rPr>
        <w:t xml:space="preserve">: 06-6843-4343 </w:t>
      </w:r>
    </w:p>
    <w:p w:rsidR="00AF0503" w:rsidRPr="000C2375" w:rsidRDefault="00CF0F70">
      <w:pPr>
        <w:rPr>
          <w:sz w:val="28"/>
          <w:szCs w:val="28"/>
          <w:lang w:val="en-US" w:eastAsia="ja-JP"/>
        </w:rPr>
      </w:pPr>
      <w:r>
        <w:rPr>
          <w:sz w:val="28"/>
          <w:szCs w:val="28"/>
          <w:lang w:val="en-US"/>
        </w:rPr>
        <w:t xml:space="preserve">                                                                </w:t>
      </w:r>
      <w:r w:rsidR="00AF0503" w:rsidRPr="000C2375">
        <w:rPr>
          <w:sz w:val="28"/>
          <w:szCs w:val="28"/>
          <w:lang w:val="en-US"/>
        </w:rPr>
        <w:t xml:space="preserve">(Fridays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thứ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sáu</w:t>
      </w:r>
      <w:proofErr w:type="spellEnd"/>
      <w:r>
        <w:rPr>
          <w:sz w:val="28"/>
          <w:szCs w:val="28"/>
          <w:lang w:val="en-US"/>
        </w:rPr>
        <w:t xml:space="preserve">) </w:t>
      </w:r>
      <w:r w:rsidR="00AF0503" w:rsidRPr="000C2375">
        <w:rPr>
          <w:sz w:val="28"/>
          <w:szCs w:val="28"/>
          <w:lang w:val="en-US"/>
        </w:rPr>
        <w:t>11:00~16:00)</w:t>
      </w:r>
    </w:p>
    <w:p w:rsidR="00AF0503" w:rsidRPr="000C2375" w:rsidRDefault="00AF0503">
      <w:pPr>
        <w:rPr>
          <w:sz w:val="28"/>
          <w:szCs w:val="28"/>
        </w:rPr>
      </w:pPr>
    </w:p>
    <w:sectPr w:rsidR="00AF0503" w:rsidRPr="000C2375" w:rsidSect="00E40EB2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57" w:rsidRDefault="00973657" w:rsidP="00443C2C">
      <w:r>
        <w:separator/>
      </w:r>
    </w:p>
  </w:endnote>
  <w:endnote w:type="continuationSeparator" w:id="0">
    <w:p w:rsidR="00973657" w:rsidRDefault="00973657" w:rsidP="0044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57" w:rsidRDefault="00973657" w:rsidP="00443C2C">
      <w:r>
        <w:separator/>
      </w:r>
    </w:p>
  </w:footnote>
  <w:footnote w:type="continuationSeparator" w:id="0">
    <w:p w:rsidR="00973657" w:rsidRDefault="00973657" w:rsidP="0044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2C" w:rsidRDefault="00443C2C" w:rsidP="00443C2C">
    <w:pPr>
      <w:pStyle w:val="a4"/>
      <w:jc w:val="right"/>
    </w:pPr>
    <w:r>
      <w:rPr>
        <w:rFonts w:hint="eastAsia"/>
      </w:rPr>
      <w:t>Osaka Univ-GRSC2018</w:t>
    </w:r>
  </w:p>
  <w:p w:rsidR="00443C2C" w:rsidRDefault="00443C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E45A5"/>
    <w:multiLevelType w:val="hybridMultilevel"/>
    <w:tmpl w:val="223A92F6"/>
    <w:lvl w:ilvl="0" w:tplc="04090001">
      <w:start w:val="1"/>
      <w:numFmt w:val="bullet"/>
      <w:pStyle w:val="1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D880F34"/>
    <w:multiLevelType w:val="multilevel"/>
    <w:tmpl w:val="0AB2D04A"/>
    <w:lvl w:ilvl="0">
      <w:start w:val="1"/>
      <w:numFmt w:val="upperRoman"/>
      <w:lvlText w:val="%1."/>
      <w:lvlJc w:val="left"/>
      <w:pPr>
        <w:ind w:left="397" w:hanging="397"/>
      </w:pPr>
      <w:rPr>
        <w:rFonts w:ascii="ヒラギノ明朝 Pro W3" w:eastAsia="ヒラギノ明朝 Pro W3" w:hint="eastAsia"/>
        <w:color w:val="000000" w:themeColor="text1"/>
        <w:sz w:val="20"/>
        <w:szCs w:val="20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03"/>
    <w:rsid w:val="00003B27"/>
    <w:rsid w:val="000C2375"/>
    <w:rsid w:val="001F280F"/>
    <w:rsid w:val="00443C2C"/>
    <w:rsid w:val="004A7080"/>
    <w:rsid w:val="004F0C77"/>
    <w:rsid w:val="00510D43"/>
    <w:rsid w:val="005331D1"/>
    <w:rsid w:val="005F6773"/>
    <w:rsid w:val="006B7B2A"/>
    <w:rsid w:val="00973657"/>
    <w:rsid w:val="009C1378"/>
    <w:rsid w:val="00AF0503"/>
    <w:rsid w:val="00B80D48"/>
    <w:rsid w:val="00C57C93"/>
    <w:rsid w:val="00CF0F70"/>
    <w:rsid w:val="00E40EB2"/>
    <w:rsid w:val="00F2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9100DC8D-7AC3-46E2-B903-C944FD99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S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378"/>
    <w:pPr>
      <w:keepNext/>
      <w:keepLines/>
      <w:numPr>
        <w:numId w:val="2"/>
      </w:numPr>
      <w:spacing w:before="480" w:line="276" w:lineRule="auto"/>
      <w:ind w:left="397" w:hanging="397"/>
      <w:outlineLvl w:val="0"/>
    </w:pPr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1378"/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paragraph" w:styleId="a3">
    <w:name w:val="List Paragraph"/>
    <w:basedOn w:val="a"/>
    <w:uiPriority w:val="34"/>
    <w:qFormat/>
    <w:rsid w:val="00AF0503"/>
    <w:pPr>
      <w:ind w:left="720"/>
    </w:pPr>
  </w:style>
  <w:style w:type="paragraph" w:styleId="a4">
    <w:name w:val="header"/>
    <w:basedOn w:val="a"/>
    <w:link w:val="a5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C2C"/>
  </w:style>
  <w:style w:type="paragraph" w:styleId="a6">
    <w:name w:val="footer"/>
    <w:basedOn w:val="a"/>
    <w:link w:val="a7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C2C"/>
  </w:style>
  <w:style w:type="paragraph" w:styleId="a8">
    <w:name w:val="Balloon Text"/>
    <w:basedOn w:val="a"/>
    <w:link w:val="a9"/>
    <w:uiPriority w:val="99"/>
    <w:semiHidden/>
    <w:unhideWhenUsed/>
    <w:rsid w:val="006B7B2A"/>
    <w:rPr>
      <w:rFonts w:ascii="Segoe UI" w:hAnsi="Segoe UI" w:cs="Segoe U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7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 zhen</dc:creator>
  <cp:keywords/>
  <dc:description/>
  <cp:lastModifiedBy>Stefano Tsukamoto</cp:lastModifiedBy>
  <cp:revision>2</cp:revision>
  <cp:lastPrinted>2018-06-29T01:27:00Z</cp:lastPrinted>
  <dcterms:created xsi:type="dcterms:W3CDTF">2018-06-29T02:22:00Z</dcterms:created>
  <dcterms:modified xsi:type="dcterms:W3CDTF">2018-06-29T02:22:00Z</dcterms:modified>
</cp:coreProperties>
</file>